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80" w:lineRule="exact"/>
        <w:rPr>
          <w:rFonts w:ascii="黑体" w:eastAsia="黑体"/>
          <w:sz w:val="32"/>
          <w:szCs w:val="32"/>
        </w:rPr>
      </w:pPr>
      <w:bookmarkStart w:id="0" w:name="_GoBack"/>
      <w:bookmarkEnd w:id="0"/>
      <w:r>
        <w:rPr>
          <w:rFonts w:hint="eastAsia" w:ascii="黑体" w:eastAsia="黑体"/>
          <w:sz w:val="32"/>
          <w:szCs w:val="32"/>
        </w:rPr>
        <w:t>附件8</w:t>
      </w:r>
    </w:p>
    <w:p>
      <w:pPr>
        <w:overflowPunct w:val="0"/>
        <w:spacing w:line="580" w:lineRule="exact"/>
        <w:jc w:val="center"/>
        <w:rPr>
          <w:rFonts w:ascii="方正小标宋简体" w:eastAsia="方正小标宋简体"/>
          <w:sz w:val="44"/>
          <w:szCs w:val="44"/>
        </w:rPr>
      </w:pPr>
    </w:p>
    <w:p>
      <w:pPr>
        <w:overflowPunct w:val="0"/>
        <w:spacing w:line="580" w:lineRule="exact"/>
        <w:jc w:val="center"/>
        <w:rPr>
          <w:rFonts w:ascii="方正小标宋简体" w:eastAsia="方正小标宋简体"/>
          <w:sz w:val="44"/>
          <w:szCs w:val="44"/>
        </w:rPr>
      </w:pPr>
      <w:r>
        <w:rPr>
          <w:rFonts w:hint="eastAsia" w:ascii="方正小标宋简体" w:eastAsia="方正小标宋简体"/>
          <w:sz w:val="44"/>
          <w:szCs w:val="44"/>
        </w:rPr>
        <w:t>山东省服兵役高等学校学生国家教育资助</w:t>
      </w:r>
    </w:p>
    <w:p>
      <w:pPr>
        <w:overflowPunct w:val="0"/>
        <w:spacing w:line="580" w:lineRule="exact"/>
        <w:jc w:val="center"/>
        <w:rPr>
          <w:rFonts w:ascii="方正小标宋简体" w:eastAsia="方正小标宋简体"/>
          <w:sz w:val="44"/>
          <w:szCs w:val="44"/>
        </w:rPr>
      </w:pPr>
      <w:r>
        <w:rPr>
          <w:rFonts w:hint="eastAsia" w:ascii="方正小标宋简体" w:eastAsia="方正小标宋简体"/>
          <w:sz w:val="44"/>
          <w:szCs w:val="44"/>
        </w:rPr>
        <w:t>实施细则</w:t>
      </w:r>
    </w:p>
    <w:p>
      <w:pPr>
        <w:overflowPunct w:val="0"/>
        <w:spacing w:line="580" w:lineRule="exact"/>
        <w:jc w:val="center"/>
        <w:rPr>
          <w:rFonts w:ascii="方正小标宋简体" w:eastAsia="方正小标宋简体"/>
          <w:sz w:val="44"/>
          <w:szCs w:val="44"/>
        </w:rPr>
      </w:pPr>
    </w:p>
    <w:p>
      <w:pPr>
        <w:overflowPunct w:val="0"/>
        <w:spacing w:line="580" w:lineRule="exact"/>
        <w:jc w:val="center"/>
        <w:rPr>
          <w:del w:id="0" w:author="张宁" w:date="2022-08-03T17:15:00Z"/>
          <w:rFonts w:ascii="黑体" w:hAnsi="黑体" w:eastAsia="黑体"/>
          <w:sz w:val="32"/>
          <w:szCs w:val="32"/>
        </w:rPr>
      </w:pPr>
      <w:del w:id="1" w:author="张宁" w:date="2022-08-03T17:15:00Z">
        <w:r>
          <w:rPr>
            <w:rFonts w:hint="eastAsia" w:ascii="黑体" w:hAnsi="黑体" w:eastAsia="黑体"/>
            <w:sz w:val="32"/>
            <w:szCs w:val="32"/>
          </w:rPr>
          <w:delText>第一章</w:delText>
        </w:r>
      </w:del>
      <w:del w:id="2" w:author="张宁" w:date="2022-08-03T17:15:00Z">
        <w:r>
          <w:rPr>
            <w:rFonts w:ascii="黑体" w:hAnsi="黑体" w:eastAsia="黑体"/>
            <w:sz w:val="32"/>
            <w:szCs w:val="32"/>
          </w:rPr>
          <w:delText xml:space="preserve">  </w:delText>
        </w:r>
      </w:del>
      <w:del w:id="3" w:author="张宁" w:date="2022-08-03T17:15:00Z">
        <w:r>
          <w:rPr>
            <w:rFonts w:hint="eastAsia" w:ascii="黑体" w:hAnsi="黑体" w:eastAsia="黑体"/>
            <w:sz w:val="32"/>
            <w:szCs w:val="32"/>
          </w:rPr>
          <w:delText>总</w:delText>
        </w:r>
      </w:del>
      <w:del w:id="4" w:author="张宁" w:date="2022-08-03T17:15:00Z">
        <w:r>
          <w:rPr>
            <w:rFonts w:ascii="黑体" w:hAnsi="黑体" w:eastAsia="黑体"/>
            <w:sz w:val="32"/>
            <w:szCs w:val="32"/>
          </w:rPr>
          <w:delText xml:space="preserve"> </w:delText>
        </w:r>
      </w:del>
      <w:del w:id="5" w:author="张宁" w:date="2022-08-03T17:15:00Z">
        <w:r>
          <w:rPr>
            <w:rFonts w:hint="eastAsia" w:ascii="黑体" w:hAnsi="黑体" w:eastAsia="黑体"/>
            <w:sz w:val="32"/>
            <w:szCs w:val="32"/>
          </w:rPr>
          <w:delText>则</w:delText>
        </w:r>
      </w:del>
    </w:p>
    <w:p>
      <w:pPr>
        <w:overflowPunct w:val="0"/>
        <w:spacing w:line="580" w:lineRule="exact"/>
        <w:jc w:val="center"/>
        <w:rPr>
          <w:del w:id="6" w:author="张宁" w:date="2022-12-15T09:21:00Z"/>
          <w:rFonts w:ascii="黑体" w:hAnsi="黑体" w:eastAsia="黑体"/>
          <w:sz w:val="32"/>
          <w:szCs w:val="32"/>
        </w:rPr>
      </w:pP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7" w:author="董小云" w:date="2023-01-03T10:24:00Z">
            <w:rPr>
              <w:rFonts w:hint="eastAsia" w:ascii="楷体_GB2312" w:eastAsia="楷体_GB2312"/>
              <w:sz w:val="32"/>
              <w:szCs w:val="32"/>
            </w:rPr>
          </w:rPrChange>
        </w:rPr>
        <w:t>第一条</w:t>
      </w:r>
      <w:r>
        <w:rPr>
          <w:rFonts w:hint="eastAsia" w:ascii="仿宋_GB2312" w:eastAsia="仿宋_GB2312"/>
          <w:b/>
          <w:sz w:val="32"/>
          <w:szCs w:val="32"/>
        </w:rPr>
        <w:t xml:space="preserve">  </w:t>
      </w:r>
      <w:r>
        <w:rPr>
          <w:rFonts w:hint="eastAsia" w:ascii="仿宋_GB2312" w:eastAsia="仿宋_GB2312"/>
          <w:sz w:val="32"/>
          <w:szCs w:val="32"/>
        </w:rPr>
        <w:t>为推进国防和军队现代化建设，鼓励高等学校学生积极应征入伍服兵役，提高兵员征集质量，支持退役士兵接受系统的高等教育，提高退役士兵就业能力，国家对应征入伍服兵役高等学校学生实行国家教育资助。</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8" w:author="董小云" w:date="2023-01-03T10:24:00Z">
            <w:rPr>
              <w:rFonts w:hint="eastAsia" w:ascii="楷体_GB2312" w:eastAsia="楷体_GB2312"/>
              <w:sz w:val="32"/>
              <w:szCs w:val="32"/>
            </w:rPr>
          </w:rPrChange>
        </w:rPr>
        <w:t>第二条</w:t>
      </w:r>
      <w:r>
        <w:rPr>
          <w:rFonts w:hint="eastAsia" w:ascii="仿宋_GB2312" w:eastAsia="仿宋_GB2312"/>
          <w:b/>
          <w:sz w:val="32"/>
          <w:szCs w:val="32"/>
        </w:rPr>
        <w:t xml:space="preserve">  </w:t>
      </w:r>
      <w:r>
        <w:rPr>
          <w:rFonts w:hint="eastAsia" w:ascii="仿宋_GB2312" w:eastAsia="仿宋_GB2312"/>
          <w:sz w:val="32"/>
          <w:szCs w:val="32"/>
        </w:rPr>
        <w:t>本细则所称高等学校学生</w:t>
      </w:r>
      <w:ins w:id="9" w:author="张宁" w:date="2022-08-03T17:14:00Z">
        <w:r>
          <w:rPr>
            <w:rFonts w:hint="eastAsia" w:ascii="仿宋_GB2312" w:eastAsia="仿宋_GB2312"/>
            <w:sz w:val="32"/>
            <w:szCs w:val="32"/>
          </w:rPr>
          <w:t>（以下简称高校学生）</w:t>
        </w:r>
      </w:ins>
      <w:r>
        <w:rPr>
          <w:rFonts w:hint="eastAsia" w:ascii="仿宋_GB2312" w:eastAsia="仿宋_GB2312"/>
          <w:sz w:val="32"/>
          <w:szCs w:val="32"/>
        </w:rPr>
        <w:t>是指高校全日制普通专科（含高职）、本科、研究生、第二学士学位的毕业生、在校生和入学新生，以及成人高校招收的全日制普通专科（含高职）、本科的毕业生、在校生和入学新生</w:t>
      </w:r>
      <w:del w:id="10" w:author="张宁" w:date="2022-08-03T17:14:00Z">
        <w:r>
          <w:rPr>
            <w:rFonts w:hint="eastAsia" w:ascii="仿宋_GB2312" w:eastAsia="仿宋_GB2312"/>
            <w:sz w:val="32"/>
            <w:szCs w:val="32"/>
          </w:rPr>
          <w:delText>（以下简称高校学生）</w:delText>
        </w:r>
      </w:del>
      <w:r>
        <w:rPr>
          <w:rFonts w:hint="eastAsia" w:ascii="仿宋_GB2312" w:eastAsia="仿宋_GB2312"/>
          <w:sz w:val="32"/>
          <w:szCs w:val="32"/>
        </w:rPr>
        <w:t>。</w:t>
      </w:r>
    </w:p>
    <w:p>
      <w:pPr>
        <w:overflowPunct w:val="0"/>
        <w:spacing w:line="580" w:lineRule="exact"/>
        <w:ind w:firstLine="640" w:firstLineChars="200"/>
        <w:rPr>
          <w:rFonts w:ascii="楷体_GB2312" w:eastAsia="楷体_GB2312"/>
          <w:sz w:val="32"/>
          <w:szCs w:val="32"/>
        </w:rPr>
      </w:pPr>
      <w:r>
        <w:rPr>
          <w:rFonts w:hint="eastAsia" w:ascii="黑体" w:hAnsi="黑体" w:eastAsia="黑体"/>
          <w:sz w:val="32"/>
          <w:szCs w:val="32"/>
          <w:rPrChange w:id="11" w:author="董小云" w:date="2023-01-03T10:24:00Z">
            <w:rPr>
              <w:rFonts w:hint="eastAsia" w:ascii="楷体_GB2312" w:eastAsia="楷体_GB2312"/>
              <w:sz w:val="32"/>
              <w:szCs w:val="32"/>
            </w:rPr>
          </w:rPrChange>
        </w:rPr>
        <w:t>第三条</w:t>
      </w:r>
      <w:r>
        <w:rPr>
          <w:rFonts w:hint="eastAsia" w:ascii="仿宋_GB2312" w:eastAsia="仿宋_GB2312"/>
          <w:b/>
          <w:sz w:val="32"/>
          <w:szCs w:val="32"/>
        </w:rPr>
        <w:t xml:space="preserve">  </w:t>
      </w:r>
      <w:r>
        <w:rPr>
          <w:rFonts w:hint="eastAsia" w:ascii="仿宋_GB2312" w:eastAsia="仿宋_GB2312"/>
          <w:sz w:val="32"/>
          <w:szCs w:val="32"/>
        </w:rPr>
        <w:t>服兵役高等学校学生国家教育资助</w:t>
      </w:r>
      <w:r>
        <w:rPr>
          <w:rFonts w:ascii="仿宋_GB2312" w:eastAsia="仿宋_GB2312"/>
          <w:sz w:val="32"/>
          <w:szCs w:val="32"/>
        </w:rPr>
        <w:t>(</w:t>
      </w:r>
      <w:r>
        <w:rPr>
          <w:rFonts w:hint="eastAsia" w:ascii="仿宋_GB2312" w:eastAsia="仿宋_GB2312"/>
          <w:sz w:val="32"/>
          <w:szCs w:val="32"/>
        </w:rPr>
        <w:t>以下简称服兵役资助</w:t>
      </w:r>
      <w:r>
        <w:rPr>
          <w:rFonts w:ascii="仿宋_GB2312" w:eastAsia="仿宋_GB2312"/>
          <w:sz w:val="32"/>
          <w:szCs w:val="32"/>
        </w:rPr>
        <w:t>)</w:t>
      </w:r>
      <w:r>
        <w:rPr>
          <w:rFonts w:hint="eastAsia" w:ascii="仿宋_GB2312" w:eastAsia="仿宋_GB2312"/>
          <w:sz w:val="32"/>
          <w:szCs w:val="32"/>
        </w:rPr>
        <w:t>，是指国家对应征入伍服义务兵役、招收为</w:t>
      </w:r>
      <w:del w:id="12" w:author="董小云" w:date="2023-01-03T10:23:00Z">
        <w:r>
          <w:rPr>
            <w:rFonts w:hint="eastAsia" w:ascii="仿宋_GB2312" w:eastAsia="仿宋_GB2312"/>
            <w:sz w:val="32"/>
            <w:szCs w:val="32"/>
          </w:rPr>
          <w:delText>士官</w:delText>
        </w:r>
      </w:del>
      <w:ins w:id="13" w:author="董小云" w:date="2023-01-03T10:23:00Z">
        <w:r>
          <w:rPr>
            <w:rFonts w:hint="eastAsia" w:ascii="仿宋_GB2312" w:eastAsia="仿宋_GB2312"/>
            <w:sz w:val="32"/>
            <w:szCs w:val="32"/>
          </w:rPr>
          <w:t>军士</w:t>
        </w:r>
      </w:ins>
      <w:r>
        <w:rPr>
          <w:rFonts w:hint="eastAsia" w:ascii="仿宋_GB2312" w:eastAsia="仿宋_GB2312"/>
          <w:sz w:val="32"/>
          <w:szCs w:val="32"/>
        </w:rPr>
        <w:t>的高校学生，在入伍时对其在校期间缴纳的学费实行一次性补偿或</w:t>
      </w:r>
      <w:del w:id="14" w:author="张宁" w:date="2022-08-03T17:14:00Z">
        <w:r>
          <w:rPr>
            <w:rFonts w:ascii="仿宋_GB2312" w:eastAsia="仿宋_GB2312"/>
            <w:sz w:val="32"/>
            <w:szCs w:val="32"/>
          </w:rPr>
          <w:delText>获得</w:delText>
        </w:r>
      </w:del>
      <w:ins w:id="15" w:author="张宁" w:date="2022-08-03T17:14:00Z">
        <w:r>
          <w:rPr>
            <w:rFonts w:hint="eastAsia" w:ascii="仿宋_GB2312" w:eastAsia="仿宋_GB2312"/>
            <w:sz w:val="32"/>
            <w:szCs w:val="32"/>
          </w:rPr>
          <w:t>用于学费</w:t>
        </w:r>
      </w:ins>
      <w:r>
        <w:rPr>
          <w:rFonts w:hint="eastAsia" w:ascii="仿宋_GB2312" w:eastAsia="仿宋_GB2312"/>
          <w:sz w:val="32"/>
          <w:szCs w:val="32"/>
        </w:rPr>
        <w:t>的国家助学贷款实行代偿；对应征入伍服义务兵役前正在高等学校就读的学生（含按国家招生规定录取的高校新生），服役期间按国家有关规定保留学籍或入学资格、退役后自愿复学或入学的，实行学费减免；对退役</w:t>
      </w:r>
      <w:del w:id="16" w:author="张宁" w:date="2022-08-03T17:14:00Z">
        <w:r>
          <w:rPr>
            <w:rFonts w:ascii="仿宋_GB2312" w:eastAsia="仿宋_GB2312"/>
            <w:sz w:val="32"/>
            <w:szCs w:val="32"/>
          </w:rPr>
          <w:delText>一年以上</w:delText>
        </w:r>
      </w:del>
      <w:ins w:id="17" w:author="张宁" w:date="2022-08-03T17:14:00Z">
        <w:r>
          <w:rPr>
            <w:rFonts w:hint="eastAsia" w:ascii="仿宋_GB2312" w:eastAsia="仿宋_GB2312"/>
            <w:sz w:val="32"/>
            <w:szCs w:val="32"/>
          </w:rPr>
          <w:t>后</w:t>
        </w:r>
      </w:ins>
      <w:r>
        <w:rPr>
          <w:rFonts w:hint="eastAsia" w:ascii="仿宋_GB2312" w:eastAsia="仿宋_GB2312"/>
          <w:sz w:val="32"/>
          <w:szCs w:val="32"/>
        </w:rPr>
        <w:t>，自主就业，通过</w:t>
      </w:r>
      <w:del w:id="18" w:author="张宁" w:date="2022-08-03T17:15:00Z">
        <w:r>
          <w:rPr>
            <w:rFonts w:ascii="仿宋_GB2312" w:eastAsia="仿宋_GB2312"/>
            <w:sz w:val="32"/>
            <w:szCs w:val="32"/>
          </w:rPr>
          <w:delText>高考</w:delText>
        </w:r>
      </w:del>
      <w:ins w:id="19" w:author="张宁" w:date="2022-08-03T17:15:00Z">
        <w:r>
          <w:rPr>
            <w:rFonts w:hint="eastAsia" w:ascii="仿宋_GB2312" w:eastAsia="仿宋_GB2312"/>
            <w:sz w:val="32"/>
            <w:szCs w:val="32"/>
          </w:rPr>
          <w:t>全国统一高考</w:t>
        </w:r>
      </w:ins>
      <w:del w:id="20" w:author="张宁" w:date="2022-08-03T17:15:00Z">
        <w:r>
          <w:rPr>
            <w:rFonts w:hint="eastAsia" w:ascii="仿宋_GB2312" w:eastAsia="仿宋_GB2312"/>
            <w:sz w:val="32"/>
            <w:szCs w:val="32"/>
          </w:rPr>
          <w:delText>、</w:delText>
        </w:r>
      </w:del>
      <w:ins w:id="21" w:author="张宁" w:date="2022-08-03T17:15:00Z">
        <w:r>
          <w:rPr>
            <w:rFonts w:hint="eastAsia" w:ascii="仿宋_GB2312" w:eastAsia="仿宋_GB2312"/>
            <w:sz w:val="32"/>
            <w:szCs w:val="32"/>
          </w:rPr>
          <w:t>或</w:t>
        </w:r>
      </w:ins>
      <w:r>
        <w:rPr>
          <w:rFonts w:hint="eastAsia" w:ascii="仿宋_GB2312" w:eastAsia="仿宋_GB2312"/>
          <w:sz w:val="32"/>
          <w:szCs w:val="32"/>
        </w:rPr>
        <w:t>高职</w:t>
      </w:r>
      <w:del w:id="22" w:author="张宁" w:date="2022-08-03T17:15:00Z">
        <w:r>
          <w:rPr>
            <w:rFonts w:hint="eastAsia" w:ascii="仿宋_GB2312" w:eastAsia="仿宋_GB2312"/>
            <w:sz w:val="32"/>
            <w:szCs w:val="32"/>
          </w:rPr>
          <w:delText>单招</w:delText>
        </w:r>
      </w:del>
      <w:ins w:id="23" w:author="张宁" w:date="2022-08-03T17:15:00Z">
        <w:r>
          <w:rPr>
            <w:rFonts w:hint="eastAsia" w:ascii="仿宋_GB2312" w:eastAsia="仿宋_GB2312"/>
            <w:sz w:val="32"/>
            <w:szCs w:val="32"/>
          </w:rPr>
          <w:t>分类招考方式</w:t>
        </w:r>
      </w:ins>
      <w:del w:id="24" w:author="张宁" w:date="2022-08-03T17:15:00Z">
        <w:r>
          <w:rPr>
            <w:rFonts w:hint="eastAsia" w:ascii="仿宋_GB2312" w:eastAsia="仿宋_GB2312"/>
            <w:sz w:val="32"/>
            <w:szCs w:val="32"/>
          </w:rPr>
          <w:delText>等统一考试</w:delText>
        </w:r>
      </w:del>
      <w:r>
        <w:rPr>
          <w:rFonts w:hint="eastAsia" w:ascii="仿宋_GB2312" w:eastAsia="仿宋_GB2312"/>
          <w:sz w:val="32"/>
          <w:szCs w:val="32"/>
        </w:rPr>
        <w:t>考入高等学校并到校报到的入学新生，实行学费减免。</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25" w:author="董小云" w:date="2023-01-03T10:24:00Z">
            <w:rPr>
              <w:rFonts w:hint="eastAsia" w:ascii="楷体_GB2312" w:eastAsia="楷体_GB2312"/>
              <w:sz w:val="32"/>
              <w:szCs w:val="32"/>
            </w:rPr>
          </w:rPrChange>
        </w:rPr>
        <w:t>第四条</w:t>
      </w:r>
      <w:r>
        <w:rPr>
          <w:rFonts w:hint="eastAsia" w:ascii="仿宋_GB2312" w:eastAsia="仿宋_GB2312"/>
          <w:b/>
          <w:sz w:val="32"/>
          <w:szCs w:val="32"/>
        </w:rPr>
        <w:t xml:space="preserve">  </w:t>
      </w:r>
      <w:r>
        <w:rPr>
          <w:rFonts w:hint="eastAsia" w:ascii="仿宋_GB2312" w:eastAsia="仿宋_GB2312"/>
          <w:sz w:val="32"/>
          <w:szCs w:val="32"/>
        </w:rPr>
        <w:t>下列高校学生不享受服兵役资助：</w:t>
      </w:r>
      <w:r>
        <w:rPr>
          <w:rFonts w:ascii="仿宋_GB2312" w:eastAsia="仿宋_GB2312"/>
          <w:sz w:val="32"/>
          <w:szCs w:val="32"/>
        </w:rPr>
        <w:t xml:space="preserve"> </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（一）在校期间已通过其他方式免除全部学费的学生</w:t>
      </w:r>
      <w:r>
        <w:rPr>
          <w:rFonts w:ascii="仿宋_GB2312" w:eastAsia="仿宋_GB2312"/>
          <w:sz w:val="32"/>
          <w:szCs w:val="32"/>
        </w:rPr>
        <w:t xml:space="preserve">; </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（二）定向生（定向培养</w:t>
      </w:r>
      <w:del w:id="26" w:author="董小云" w:date="2023-01-03T10:24:00Z">
        <w:r>
          <w:rPr>
            <w:rFonts w:hint="eastAsia" w:ascii="仿宋_GB2312" w:eastAsia="仿宋_GB2312"/>
            <w:sz w:val="32"/>
            <w:szCs w:val="32"/>
          </w:rPr>
          <w:delText>士官</w:delText>
        </w:r>
      </w:del>
      <w:ins w:id="27" w:author="董小云" w:date="2023-01-03T10:24:00Z">
        <w:r>
          <w:rPr>
            <w:rFonts w:hint="eastAsia" w:ascii="仿宋_GB2312" w:eastAsia="仿宋_GB2312"/>
            <w:sz w:val="32"/>
            <w:szCs w:val="32"/>
          </w:rPr>
          <w:t>军士</w:t>
        </w:r>
      </w:ins>
      <w:r>
        <w:rPr>
          <w:rFonts w:hint="eastAsia" w:ascii="仿宋_GB2312" w:eastAsia="仿宋_GB2312"/>
          <w:sz w:val="32"/>
          <w:szCs w:val="32"/>
        </w:rPr>
        <w:t>除外）、委培生</w:t>
      </w:r>
      <w:del w:id="28" w:author="董小云" w:date="2023-01-03T10:24:00Z">
        <w:r>
          <w:rPr>
            <w:rFonts w:hint="eastAsia" w:ascii="仿宋_GB2312" w:eastAsia="仿宋_GB2312"/>
            <w:sz w:val="32"/>
            <w:szCs w:val="32"/>
          </w:rPr>
          <w:delText>和国防生</w:delText>
        </w:r>
      </w:del>
      <w:r>
        <w:rPr>
          <w:rFonts w:ascii="仿宋_GB2312" w:eastAsia="仿宋_GB2312"/>
          <w:sz w:val="32"/>
          <w:szCs w:val="32"/>
        </w:rPr>
        <w:t>;</w:t>
      </w:r>
      <w:del w:id="29" w:author="董小云" w:date="2023-01-03T10:24:00Z">
        <w:r>
          <w:rPr>
            <w:rFonts w:ascii="仿宋_GB2312" w:eastAsia="仿宋_GB2312"/>
            <w:sz w:val="32"/>
            <w:szCs w:val="32"/>
          </w:rPr>
          <w:delText xml:space="preserve"> </w:delText>
        </w:r>
      </w:del>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（三）其他不属于服义务兵役或招收</w:t>
      </w:r>
      <w:del w:id="30" w:author="董小云" w:date="2023-01-03T10:25:00Z">
        <w:r>
          <w:rPr>
            <w:rFonts w:hint="eastAsia" w:ascii="仿宋_GB2312" w:eastAsia="仿宋_GB2312"/>
            <w:sz w:val="32"/>
            <w:szCs w:val="32"/>
          </w:rPr>
          <w:delText>士官</w:delText>
        </w:r>
      </w:del>
      <w:ins w:id="31" w:author="董小云" w:date="2023-01-03T10:25:00Z">
        <w:r>
          <w:rPr>
            <w:rFonts w:hint="eastAsia" w:ascii="仿宋_GB2312" w:eastAsia="仿宋_GB2312"/>
            <w:sz w:val="32"/>
            <w:szCs w:val="32"/>
          </w:rPr>
          <w:t>军士</w:t>
        </w:r>
      </w:ins>
      <w:r>
        <w:rPr>
          <w:rFonts w:hint="eastAsia" w:ascii="仿宋_GB2312" w:eastAsia="仿宋_GB2312"/>
          <w:sz w:val="32"/>
          <w:szCs w:val="32"/>
        </w:rPr>
        <w:t>到部队入伍的学生。</w:t>
      </w:r>
    </w:p>
    <w:p>
      <w:pPr>
        <w:overflowPunct w:val="0"/>
        <w:spacing w:line="580" w:lineRule="exact"/>
        <w:ind w:firstLine="640" w:firstLineChars="200"/>
        <w:jc w:val="center"/>
        <w:rPr>
          <w:del w:id="32" w:author="张宁" w:date="2022-08-03T17:16:00Z"/>
          <w:rFonts w:ascii="黑体" w:hAnsi="黑体" w:eastAsia="黑体"/>
          <w:sz w:val="32"/>
          <w:szCs w:val="32"/>
        </w:rPr>
      </w:pPr>
    </w:p>
    <w:p>
      <w:pPr>
        <w:overflowPunct w:val="0"/>
        <w:spacing w:line="580" w:lineRule="exact"/>
        <w:jc w:val="center"/>
        <w:rPr>
          <w:del w:id="33" w:author="张宁" w:date="2022-08-03T17:16:00Z"/>
          <w:rFonts w:ascii="黑体" w:hAnsi="黑体" w:eastAsia="黑体"/>
          <w:sz w:val="32"/>
          <w:szCs w:val="32"/>
        </w:rPr>
      </w:pPr>
      <w:del w:id="34" w:author="张宁" w:date="2022-08-03T17:16:00Z">
        <w:r>
          <w:rPr>
            <w:rFonts w:hint="eastAsia" w:ascii="黑体" w:hAnsi="黑体" w:eastAsia="黑体"/>
            <w:sz w:val="32"/>
            <w:szCs w:val="32"/>
          </w:rPr>
          <w:delText>第二章</w:delText>
        </w:r>
      </w:del>
      <w:del w:id="35" w:author="张宁" w:date="2022-08-03T17:16:00Z">
        <w:r>
          <w:rPr>
            <w:rFonts w:ascii="黑体" w:hAnsi="黑体" w:eastAsia="黑体"/>
            <w:sz w:val="32"/>
            <w:szCs w:val="32"/>
          </w:rPr>
          <w:delText xml:space="preserve">  </w:delText>
        </w:r>
      </w:del>
      <w:del w:id="36" w:author="张宁" w:date="2022-08-03T17:16:00Z">
        <w:r>
          <w:rPr>
            <w:rFonts w:hint="eastAsia" w:ascii="黑体" w:hAnsi="黑体" w:eastAsia="黑体"/>
            <w:sz w:val="32"/>
            <w:szCs w:val="32"/>
          </w:rPr>
          <w:delText>资助期限</w:delText>
        </w:r>
      </w:del>
    </w:p>
    <w:p>
      <w:pPr>
        <w:overflowPunct w:val="0"/>
        <w:spacing w:line="580" w:lineRule="exact"/>
        <w:ind w:firstLine="640" w:firstLineChars="200"/>
        <w:jc w:val="center"/>
        <w:rPr>
          <w:del w:id="37" w:author="张宁" w:date="2022-08-03T17:16:00Z"/>
          <w:rFonts w:ascii="黑体" w:hAnsi="黑体" w:eastAsia="黑体"/>
          <w:sz w:val="32"/>
          <w:szCs w:val="32"/>
        </w:rPr>
      </w:pP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38" w:author="董小云" w:date="2023-01-03T10:24:00Z">
            <w:rPr>
              <w:rFonts w:hint="eastAsia" w:ascii="楷体_GB2312" w:eastAsia="楷体_GB2312"/>
              <w:sz w:val="32"/>
              <w:szCs w:val="32"/>
            </w:rPr>
          </w:rPrChange>
        </w:rPr>
        <w:t>第五条</w:t>
      </w:r>
      <w:r>
        <w:rPr>
          <w:rFonts w:hint="eastAsia" w:ascii="仿宋_GB2312" w:eastAsia="仿宋_GB2312"/>
          <w:b/>
          <w:sz w:val="32"/>
          <w:szCs w:val="32"/>
        </w:rPr>
        <w:t xml:space="preserve">  </w:t>
      </w:r>
      <w:del w:id="39" w:author="张宁" w:date="2022-08-03T17:17:00Z">
        <w:r>
          <w:rPr>
            <w:rFonts w:ascii="仿宋_GB2312" w:eastAsia="仿宋_GB2312"/>
            <w:sz w:val="32"/>
            <w:szCs w:val="32"/>
          </w:rPr>
          <w:delText>服兵役</w:delText>
        </w:r>
      </w:del>
      <w:ins w:id="40" w:author="张宁" w:date="2022-08-03T17:17:00Z">
        <w:r>
          <w:rPr>
            <w:rFonts w:hint="eastAsia" w:ascii="仿宋_GB2312" w:eastAsia="仿宋_GB2312"/>
            <w:sz w:val="32"/>
            <w:szCs w:val="32"/>
          </w:rPr>
          <w:t>学费补偿、贷款代偿或学费减免</w:t>
        </w:r>
      </w:ins>
      <w:r>
        <w:rPr>
          <w:rFonts w:hint="eastAsia" w:ascii="仿宋_GB2312" w:eastAsia="仿宋_GB2312"/>
          <w:sz w:val="32"/>
          <w:szCs w:val="32"/>
        </w:rPr>
        <w:t>资助期限为全日制普通高等学历教育一个学制期。对复学或入学后攻读更高层次学历的不在学费减免范围之内</w:t>
      </w:r>
      <w:del w:id="41" w:author="张宁" w:date="2022-08-03T17:18:00Z">
        <w:r>
          <w:rPr>
            <w:rFonts w:hint="eastAsia" w:ascii="仿宋_GB2312" w:eastAsia="仿宋_GB2312"/>
            <w:sz w:val="32"/>
            <w:szCs w:val="32"/>
          </w:rPr>
          <w:delText>。</w:delText>
        </w:r>
      </w:del>
      <w:ins w:id="42" w:author="张宁" w:date="2022-08-03T17:18:00Z">
        <w:r>
          <w:rPr>
            <w:rFonts w:hint="eastAsia" w:ascii="仿宋_GB2312" w:eastAsia="仿宋_GB2312"/>
            <w:sz w:val="32"/>
            <w:szCs w:val="32"/>
          </w:rPr>
          <w:t>；攻读更高层次学历后二次入伍，可以类比第一次入伍享受更高层次学历教育阶段的资助。</w:t>
        </w:r>
      </w:ins>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资助年限按照国家对专科（含高职）、本科、研究生、第二学士学位规定的基本修业年限据实计算。以入伍时间为准，入伍前已完成规定的修业年限，即为学费补偿或国家助学贷款代偿的年限；退役复学后接续完成规定的剩余修业年限，即为学费减免的年限；退役后考入高校的新生，规定的基本修业年限，即为学费减免的年限。</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对专升本、本硕连读学制学生，在专科或本科学习阶段应征入伍的，以专科或本科规定的学习时间实行服兵役资助，在本科或硕士学习阶段应征入伍的，以本科或硕士规定的学习时间实行服兵役资助。中职高职连读学生服兵役资助，以高职阶段学习时间计算。专升本、本硕连读、中职高职连读、第二学士学位毕业生学费补偿或国家助学贷款代偿的年限，分别按照完成本科、硕士、高职和第二学士学位阶段学习任务规定的学习时间计算。</w:t>
      </w:r>
    </w:p>
    <w:p>
      <w:pPr>
        <w:overflowPunct w:val="0"/>
        <w:spacing w:line="580" w:lineRule="exact"/>
        <w:ind w:firstLine="640" w:firstLineChars="200"/>
        <w:rPr>
          <w:del w:id="43" w:author="张宁" w:date="2022-08-03T17:21:00Z"/>
          <w:rFonts w:ascii="黑体" w:hAnsi="黑体" w:eastAsia="黑体"/>
          <w:sz w:val="32"/>
          <w:szCs w:val="32"/>
          <w:rPrChange w:id="44" w:author="董小云" w:date="2023-01-03T10:24:00Z">
            <w:rPr>
              <w:del w:id="45" w:author="张宁" w:date="2022-08-03T17:21:00Z"/>
              <w:rFonts w:ascii="仿宋_GB2312" w:eastAsia="仿宋_GB2312"/>
              <w:sz w:val="32"/>
              <w:szCs w:val="32"/>
            </w:rPr>
          </w:rPrChange>
        </w:rPr>
      </w:pPr>
    </w:p>
    <w:p>
      <w:pPr>
        <w:overflowPunct w:val="0"/>
        <w:spacing w:line="580" w:lineRule="exact"/>
        <w:jc w:val="center"/>
        <w:rPr>
          <w:del w:id="46" w:author="张宁" w:date="2022-08-03T17:21:00Z"/>
          <w:rFonts w:ascii="黑体" w:hAnsi="黑体" w:eastAsia="黑体"/>
          <w:sz w:val="32"/>
          <w:szCs w:val="32"/>
        </w:rPr>
      </w:pPr>
      <w:del w:id="47" w:author="张宁" w:date="2022-08-03T17:21:00Z">
        <w:r>
          <w:rPr>
            <w:rFonts w:hint="eastAsia" w:ascii="黑体" w:hAnsi="黑体" w:eastAsia="黑体"/>
            <w:sz w:val="32"/>
            <w:szCs w:val="32"/>
          </w:rPr>
          <w:delText>第三章</w:delText>
        </w:r>
      </w:del>
      <w:del w:id="48" w:author="张宁" w:date="2022-08-03T17:21:00Z">
        <w:r>
          <w:rPr>
            <w:rFonts w:ascii="黑体" w:hAnsi="黑体" w:eastAsia="黑体"/>
            <w:sz w:val="32"/>
            <w:szCs w:val="32"/>
          </w:rPr>
          <w:delText xml:space="preserve">  </w:delText>
        </w:r>
      </w:del>
      <w:del w:id="49" w:author="张宁" w:date="2022-08-03T17:21:00Z">
        <w:r>
          <w:rPr>
            <w:rFonts w:hint="eastAsia" w:ascii="黑体" w:hAnsi="黑体" w:eastAsia="黑体"/>
            <w:sz w:val="32"/>
            <w:szCs w:val="32"/>
          </w:rPr>
          <w:delText>申请、审核和发放</w:delText>
        </w:r>
      </w:del>
    </w:p>
    <w:p>
      <w:pPr>
        <w:overflowPunct w:val="0"/>
        <w:spacing w:line="580" w:lineRule="exact"/>
        <w:ind w:firstLine="640" w:firstLineChars="200"/>
        <w:jc w:val="center"/>
        <w:rPr>
          <w:del w:id="50" w:author="张宁" w:date="2022-08-03T17:21:00Z"/>
          <w:rFonts w:ascii="黑体" w:hAnsi="黑体" w:eastAsia="黑体"/>
          <w:sz w:val="32"/>
          <w:szCs w:val="32"/>
        </w:rPr>
      </w:pP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51" w:author="董小云" w:date="2023-01-03T10:24:00Z">
            <w:rPr>
              <w:rFonts w:hint="eastAsia" w:ascii="楷体_GB2312" w:eastAsia="楷体_GB2312"/>
              <w:sz w:val="32"/>
              <w:szCs w:val="32"/>
            </w:rPr>
          </w:rPrChange>
        </w:rPr>
        <w:t>第六条</w:t>
      </w:r>
      <w:r>
        <w:rPr>
          <w:rFonts w:hint="eastAsia" w:ascii="仿宋_GB2312" w:eastAsia="仿宋_GB2312"/>
          <w:b/>
          <w:sz w:val="32"/>
          <w:szCs w:val="32"/>
        </w:rPr>
        <w:t xml:space="preserve">  </w:t>
      </w:r>
      <w:r>
        <w:rPr>
          <w:rFonts w:hint="eastAsia" w:ascii="仿宋_GB2312" w:eastAsia="仿宋_GB2312"/>
          <w:sz w:val="32"/>
          <w:szCs w:val="32"/>
        </w:rPr>
        <w:t>学费补偿或国家助学贷款代偿应遵循以下程序</w:t>
      </w:r>
      <w:r>
        <w:rPr>
          <w:rFonts w:ascii="仿宋_GB2312" w:eastAsia="仿宋_GB2312"/>
          <w:sz w:val="32"/>
          <w:szCs w:val="32"/>
        </w:rPr>
        <w:t xml:space="preserve">: </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（一）应征报名的高校学生登录全国征兵网，按要求在线填写、打印《应征入伍服兵役高等学校学生国家教育资助申请表</w:t>
      </w:r>
      <w:r>
        <w:rPr>
          <w:rFonts w:hint="eastAsia" w:ascii="宋体" w:hAnsi="宋体" w:eastAsia="宋体"/>
          <w:sz w:val="32"/>
          <w:szCs w:val="32"/>
        </w:rPr>
        <w:t>Ⅰ</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附件8-1，以下简称《申请表Ⅰ》</w:t>
      </w:r>
      <w:r>
        <w:rPr>
          <w:rFonts w:ascii="仿宋_GB2312" w:eastAsia="仿宋_GB2312"/>
          <w:sz w:val="32"/>
          <w:szCs w:val="32"/>
        </w:rPr>
        <w:t>)</w:t>
      </w:r>
      <w:r>
        <w:rPr>
          <w:rFonts w:hint="eastAsia" w:ascii="仿宋_GB2312" w:eastAsia="仿宋_GB2312"/>
          <w:sz w:val="32"/>
          <w:szCs w:val="32"/>
        </w:rPr>
        <w:t>并提交高校学生资助管理部门。在校期间获得国家助学贷款的学生，需同时提供《国家助学贷款借款合同》复印件和本人签字的一次性偿还贷款计划书。</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（二）高校相关部门对《申请表Ⅰ》中学生的资助资格、标准、金额等相关信息审核无误后，在《申请表Ⅰ》上加盖公章，一份留存，一份返还学生。</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（三）学生在征兵报名时将《申请表Ⅰ》交至入伍所在地县级人民政府征兵办公室（以下简称县级征兵办）。学生被批准入伍后，县级征兵办对《申请表Ⅰ》加盖公章并返还学生。</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（四）学生将《申请表Ⅰ》原件和《入伍通知书》复印件，寄送至原就读高校学生资助管理部门。</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（五）高校学生资助管理部门在收到学生寄送的《申请表Ⅰ》原件和《入伍通知书》复印件后，对各项内容进行复核，符合条件的，及时向学生进行学费补偿或国家助学贷款代偿。</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对于办理高校国家助学贷款的学生，由高校按照还款计划，一次性向银行偿还学生高校国家助学贷款本息</w:t>
      </w:r>
      <w:ins w:id="52" w:author="张宁" w:date="2022-08-03T17:22:00Z">
        <w:r>
          <w:rPr>
            <w:rFonts w:hint="eastAsia" w:ascii="仿宋_GB2312" w:eastAsia="仿宋_GB2312"/>
            <w:sz w:val="32"/>
            <w:szCs w:val="32"/>
          </w:rPr>
          <w:t>（学费部分）</w:t>
        </w:r>
      </w:ins>
      <w:r>
        <w:rPr>
          <w:rFonts w:hint="eastAsia" w:ascii="仿宋_GB2312" w:eastAsia="仿宋_GB2312"/>
          <w:sz w:val="32"/>
          <w:szCs w:val="32"/>
        </w:rPr>
        <w:t>，并将银行开具的偿还贷款票据交寄学生本人或其家长。偿还全部贷款后如有剩余资金，汇至学生指定的地址或账户。</w:t>
      </w:r>
    </w:p>
    <w:p>
      <w:pPr>
        <w:overflowPunct w:val="0"/>
        <w:spacing w:line="580" w:lineRule="exact"/>
        <w:ind w:firstLine="640" w:firstLineChars="200"/>
        <w:rPr>
          <w:rFonts w:ascii="仿宋_GB2312" w:eastAsia="仿宋_GB2312"/>
          <w:sz w:val="32"/>
          <w:szCs w:val="32"/>
        </w:rPr>
      </w:pPr>
      <w:r>
        <w:rPr>
          <w:rFonts w:hint="eastAsia" w:ascii="仿宋_GB2312" w:eastAsia="仿宋_GB2312"/>
          <w:sz w:val="32"/>
          <w:szCs w:val="32"/>
        </w:rPr>
        <w:t>对于在户籍所在县（市、区）办理了生源地信用助学贷款的学生，由高校根据学生签字的还款计划，将代偿资金一次性汇至学生指定的地址或账户。</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53" w:author="董小云" w:date="2023-01-03T10:24:00Z">
            <w:rPr>
              <w:rFonts w:hint="eastAsia" w:ascii="楷体_GB2312" w:eastAsia="楷体_GB2312"/>
              <w:sz w:val="32"/>
              <w:szCs w:val="32"/>
            </w:rPr>
          </w:rPrChange>
        </w:rPr>
        <w:t>第七条</w:t>
      </w:r>
      <w:r>
        <w:rPr>
          <w:rFonts w:hint="eastAsia" w:ascii="仿宋_GB2312" w:eastAsia="仿宋_GB2312"/>
          <w:b/>
          <w:sz w:val="32"/>
          <w:szCs w:val="32"/>
        </w:rPr>
        <w:t xml:space="preserve">  </w:t>
      </w:r>
      <w:r>
        <w:rPr>
          <w:rFonts w:hint="eastAsia" w:ascii="仿宋_GB2312" w:eastAsia="仿宋_GB2312"/>
          <w:sz w:val="32"/>
          <w:szCs w:val="32"/>
        </w:rPr>
        <w:t>退役后自愿回校复学或入学的学生和退役后考入高校的入学新生，到高校报到后向高校一次性提出学费减免申请，填报《应征入伍服兵役高等学校学生国家教育资助申请表</w:t>
      </w:r>
      <w:r>
        <w:rPr>
          <w:rFonts w:hint="eastAsia" w:ascii="宋体" w:hAnsi="宋体" w:eastAsia="宋体"/>
          <w:sz w:val="32"/>
          <w:szCs w:val="32"/>
        </w:rPr>
        <w:t>Ⅱ</w:t>
      </w:r>
      <w:r>
        <w:rPr>
          <w:rFonts w:hint="eastAsia" w:ascii="仿宋_GB2312" w:eastAsia="仿宋_GB2312"/>
          <w:sz w:val="32"/>
          <w:szCs w:val="32"/>
        </w:rPr>
        <w:t>》（附件8-2）并提交退役证书复印件。高校学生资助管理部门在收到申请材料后，及时对学生申请资格进行审核。对符合条件的，及时办理学费减免手续</w:t>
      </w:r>
      <w:ins w:id="54" w:author="张宁" w:date="2022-08-03T17:22:00Z">
        <w:r>
          <w:rPr>
            <w:rFonts w:hint="eastAsia" w:ascii="仿宋_GB2312" w:eastAsia="仿宋_GB2312"/>
            <w:sz w:val="32"/>
            <w:szCs w:val="32"/>
          </w:rPr>
          <w:t>，逐年减免</w:t>
        </w:r>
      </w:ins>
      <w:ins w:id="55" w:author="张宁" w:date="2022-08-03T17:23:00Z">
        <w:r>
          <w:rPr>
            <w:rFonts w:hint="eastAsia" w:ascii="仿宋_GB2312" w:eastAsia="仿宋_GB2312"/>
            <w:sz w:val="32"/>
            <w:szCs w:val="32"/>
          </w:rPr>
          <w:t>学费</w:t>
        </w:r>
      </w:ins>
      <w:r>
        <w:rPr>
          <w:rFonts w:hint="eastAsia" w:ascii="仿宋_GB2312" w:eastAsia="仿宋_GB2312"/>
          <w:sz w:val="32"/>
          <w:szCs w:val="32"/>
        </w:rPr>
        <w:t>。</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56" w:author="董小云" w:date="2023-01-03T10:24:00Z">
            <w:rPr>
              <w:rFonts w:hint="eastAsia" w:ascii="楷体_GB2312" w:eastAsia="楷体_GB2312"/>
              <w:sz w:val="32"/>
              <w:szCs w:val="32"/>
            </w:rPr>
          </w:rPrChange>
        </w:rPr>
        <w:t>第八条</w:t>
      </w:r>
      <w:r>
        <w:rPr>
          <w:rFonts w:hint="eastAsia" w:ascii="仿宋_GB2312" w:eastAsia="仿宋_GB2312"/>
          <w:b/>
          <w:sz w:val="32"/>
          <w:szCs w:val="32"/>
        </w:rPr>
        <w:t xml:space="preserve">  </w:t>
      </w:r>
      <w:r>
        <w:rPr>
          <w:rFonts w:hint="eastAsia" w:ascii="仿宋_GB2312" w:eastAsia="仿宋_GB2312"/>
          <w:sz w:val="32"/>
          <w:szCs w:val="32"/>
        </w:rPr>
        <w:t>获学费补偿学生在校期间获得国家助学贷款的，补偿资金应当首先用于偿还国家助学贷款。</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57" w:author="董小云" w:date="2023-01-03T10:24:00Z">
            <w:rPr>
              <w:rFonts w:hint="eastAsia" w:ascii="楷体_GB2312" w:eastAsia="楷体_GB2312"/>
              <w:sz w:val="32"/>
              <w:szCs w:val="32"/>
            </w:rPr>
          </w:rPrChange>
        </w:rPr>
        <w:t>第九条</w:t>
      </w:r>
      <w:r>
        <w:rPr>
          <w:rFonts w:hint="eastAsia" w:ascii="仿宋_GB2312" w:eastAsia="仿宋_GB2312"/>
          <w:b/>
          <w:sz w:val="32"/>
          <w:szCs w:val="32"/>
        </w:rPr>
        <w:t xml:space="preserve">  </w:t>
      </w:r>
      <w:r>
        <w:rPr>
          <w:rFonts w:hint="eastAsia" w:ascii="仿宋_GB2312" w:eastAsia="仿宋_GB2312"/>
          <w:sz w:val="32"/>
          <w:szCs w:val="32"/>
        </w:rPr>
        <w:t>服兵役资助资金不足以偿还国家助学贷款的，学生应与经办银行重新签订还款计划，偿还剩余部分国家助学贷款。</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58" w:author="董小云" w:date="2023-01-03T10:24:00Z">
            <w:rPr>
              <w:rFonts w:hint="eastAsia" w:ascii="楷体_GB2312" w:eastAsia="楷体_GB2312"/>
              <w:sz w:val="32"/>
              <w:szCs w:val="32"/>
            </w:rPr>
          </w:rPrChange>
        </w:rPr>
        <w:t>第十条</w:t>
      </w:r>
      <w:r>
        <w:rPr>
          <w:rFonts w:ascii="黑体" w:hAnsi="黑体" w:eastAsia="黑体"/>
          <w:b/>
          <w:sz w:val="32"/>
          <w:szCs w:val="32"/>
          <w:rPrChange w:id="59" w:author="董小云" w:date="2023-01-03T10:24:00Z">
            <w:rPr>
              <w:rFonts w:ascii="仿宋_GB2312" w:eastAsia="仿宋_GB2312"/>
              <w:b/>
              <w:sz w:val="32"/>
              <w:szCs w:val="32"/>
            </w:rPr>
          </w:rPrChange>
        </w:rPr>
        <w:t xml:space="preserve"> </w:t>
      </w:r>
      <w:r>
        <w:rPr>
          <w:rFonts w:hint="eastAsia" w:ascii="仿宋_GB2312" w:eastAsia="仿宋_GB2312"/>
          <w:b/>
          <w:sz w:val="32"/>
          <w:szCs w:val="32"/>
        </w:rPr>
        <w:t xml:space="preserve"> </w:t>
      </w:r>
      <w:r>
        <w:rPr>
          <w:rFonts w:hint="eastAsia" w:ascii="仿宋_GB2312" w:eastAsia="仿宋_GB2312"/>
          <w:sz w:val="32"/>
          <w:szCs w:val="32"/>
        </w:rPr>
        <w:t>应征入伍服兵役的往届毕业生，申请国家助学贷款代偿的，应由学生本人继续按原还款协议自行偿还贷款，学生本人凭贷款合同和已偿还的贷款本息银行凭证向学校申请代偿资金。</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60" w:author="董小云" w:date="2023-01-03T10:24:00Z">
            <w:rPr>
              <w:rFonts w:hint="eastAsia" w:ascii="楷体_GB2312" w:eastAsia="楷体_GB2312"/>
              <w:sz w:val="32"/>
              <w:szCs w:val="32"/>
            </w:rPr>
          </w:rPrChange>
        </w:rPr>
        <w:t>第十一条</w:t>
      </w:r>
      <w:r>
        <w:rPr>
          <w:rFonts w:hint="eastAsia" w:ascii="仿宋_GB2312" w:eastAsia="仿宋_GB2312"/>
          <w:b/>
          <w:sz w:val="32"/>
          <w:szCs w:val="32"/>
        </w:rPr>
        <w:t xml:space="preserve">  </w:t>
      </w:r>
      <w:r>
        <w:rPr>
          <w:rFonts w:hint="eastAsia" w:ascii="仿宋_GB2312" w:eastAsia="仿宋_GB2312"/>
          <w:sz w:val="32"/>
          <w:szCs w:val="32"/>
        </w:rPr>
        <w:t>获得国家助学贷款的高校在校生应征入伍后，学校对其停止发放国家助学贷款。</w:t>
      </w:r>
    </w:p>
    <w:p>
      <w:pPr>
        <w:overflowPunct w:val="0"/>
        <w:spacing w:line="580" w:lineRule="exact"/>
        <w:ind w:firstLine="640" w:firstLineChars="200"/>
        <w:rPr>
          <w:del w:id="61" w:author="张宁" w:date="2022-08-03T17:22:00Z"/>
          <w:rFonts w:ascii="黑体" w:hAnsi="黑体" w:eastAsia="黑体"/>
          <w:sz w:val="32"/>
          <w:szCs w:val="32"/>
          <w:rPrChange w:id="62" w:author="董小云" w:date="2023-01-03T10:24:00Z">
            <w:rPr>
              <w:del w:id="63" w:author="张宁" w:date="2022-08-03T17:22:00Z"/>
              <w:rFonts w:ascii="仿宋_GB2312" w:eastAsia="仿宋_GB2312"/>
              <w:sz w:val="32"/>
              <w:szCs w:val="32"/>
            </w:rPr>
          </w:rPrChange>
        </w:rPr>
      </w:pPr>
    </w:p>
    <w:p>
      <w:pPr>
        <w:overflowPunct w:val="0"/>
        <w:spacing w:line="580" w:lineRule="exact"/>
        <w:jc w:val="center"/>
        <w:rPr>
          <w:del w:id="64" w:author="张宁" w:date="2022-08-03T17:22:00Z"/>
          <w:rFonts w:ascii="黑体" w:hAnsi="黑体" w:eastAsia="黑体"/>
          <w:sz w:val="32"/>
          <w:szCs w:val="32"/>
        </w:rPr>
      </w:pPr>
      <w:del w:id="65" w:author="张宁" w:date="2022-08-03T17:22:00Z">
        <w:r>
          <w:rPr>
            <w:rFonts w:hint="eastAsia" w:ascii="黑体" w:hAnsi="黑体" w:eastAsia="黑体"/>
            <w:sz w:val="32"/>
            <w:szCs w:val="32"/>
          </w:rPr>
          <w:delText>第四章</w:delText>
        </w:r>
      </w:del>
      <w:del w:id="66" w:author="张宁" w:date="2022-08-03T17:22:00Z">
        <w:r>
          <w:rPr>
            <w:rFonts w:ascii="黑体" w:hAnsi="黑体" w:eastAsia="黑体"/>
            <w:sz w:val="32"/>
            <w:szCs w:val="32"/>
          </w:rPr>
          <w:delText xml:space="preserve">  </w:delText>
        </w:r>
      </w:del>
      <w:del w:id="67" w:author="张宁" w:date="2022-08-03T17:22:00Z">
        <w:r>
          <w:rPr>
            <w:rFonts w:hint="eastAsia" w:ascii="黑体" w:hAnsi="黑体" w:eastAsia="黑体"/>
            <w:sz w:val="32"/>
            <w:szCs w:val="32"/>
          </w:rPr>
          <w:delText>管</w:delText>
        </w:r>
      </w:del>
      <w:del w:id="68" w:author="张宁" w:date="2022-08-03T17:22:00Z">
        <w:r>
          <w:rPr>
            <w:rFonts w:ascii="黑体" w:hAnsi="黑体" w:eastAsia="黑体"/>
            <w:sz w:val="32"/>
            <w:szCs w:val="32"/>
          </w:rPr>
          <w:delText xml:space="preserve">  </w:delText>
        </w:r>
      </w:del>
      <w:del w:id="69" w:author="张宁" w:date="2022-08-03T17:22:00Z">
        <w:r>
          <w:rPr>
            <w:rFonts w:hint="eastAsia" w:ascii="黑体" w:hAnsi="黑体" w:eastAsia="黑体"/>
            <w:sz w:val="32"/>
            <w:szCs w:val="32"/>
          </w:rPr>
          <w:delText>理</w:delText>
        </w:r>
      </w:del>
    </w:p>
    <w:p>
      <w:pPr>
        <w:overflowPunct w:val="0"/>
        <w:spacing w:line="580" w:lineRule="exact"/>
        <w:ind w:firstLine="640" w:firstLineChars="200"/>
        <w:jc w:val="center"/>
        <w:rPr>
          <w:del w:id="70" w:author="张宁" w:date="2022-08-03T17:22:00Z"/>
          <w:rFonts w:ascii="黑体" w:hAnsi="黑体" w:eastAsia="黑体"/>
          <w:sz w:val="32"/>
          <w:szCs w:val="32"/>
        </w:rPr>
      </w:pP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71" w:author="董小云" w:date="2023-01-03T10:24:00Z">
            <w:rPr>
              <w:rFonts w:hint="eastAsia" w:ascii="楷体_GB2312" w:eastAsia="楷体_GB2312"/>
              <w:sz w:val="32"/>
              <w:szCs w:val="32"/>
            </w:rPr>
          </w:rPrChange>
        </w:rPr>
        <w:t>第十二条</w:t>
      </w:r>
      <w:r>
        <w:rPr>
          <w:rFonts w:hint="eastAsia" w:ascii="仿宋_GB2312" w:eastAsia="仿宋_GB2312"/>
          <w:b/>
          <w:sz w:val="32"/>
          <w:szCs w:val="32"/>
        </w:rPr>
        <w:t xml:space="preserve">  </w:t>
      </w:r>
      <w:r>
        <w:rPr>
          <w:rFonts w:hint="eastAsia" w:ascii="仿宋_GB2312" w:eastAsia="仿宋_GB2312"/>
          <w:sz w:val="32"/>
          <w:szCs w:val="32"/>
        </w:rPr>
        <w:t>每年</w:t>
      </w:r>
      <w:r>
        <w:rPr>
          <w:rFonts w:ascii="仿宋_GB2312" w:eastAsia="仿宋_GB2312"/>
          <w:sz w:val="32"/>
          <w:szCs w:val="32"/>
        </w:rPr>
        <w:t>10</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日前，高校将本年度服兵役资助经费使用等情况逐级报送省学生资助管理中心。省学生资助管理中心审核汇总后报送全国学生资助管理中心。</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72" w:author="董小云" w:date="2023-01-03T10:24:00Z">
            <w:rPr>
              <w:rFonts w:hint="eastAsia" w:ascii="楷体_GB2312" w:eastAsia="楷体_GB2312"/>
              <w:sz w:val="32"/>
              <w:szCs w:val="32"/>
            </w:rPr>
          </w:rPrChange>
        </w:rPr>
        <w:t>第十三条</w:t>
      </w:r>
      <w:r>
        <w:rPr>
          <w:rFonts w:hint="eastAsia" w:ascii="仿宋_GB2312" w:eastAsia="仿宋_GB2312"/>
          <w:b/>
          <w:sz w:val="32"/>
          <w:szCs w:val="32"/>
        </w:rPr>
        <w:t xml:space="preserve">  </w:t>
      </w:r>
      <w:r>
        <w:rPr>
          <w:rFonts w:hint="eastAsia" w:ascii="仿宋_GB2312" w:eastAsia="仿宋_GB2312"/>
          <w:sz w:val="32"/>
          <w:szCs w:val="32"/>
        </w:rPr>
        <w:t>因故意隐瞒病史或弄虚作假、违法犯罪等行为造成退兵的学生，以及因拒服兵役被部队除名的学生，高校应取消其受助资格。各</w:t>
      </w:r>
      <w:del w:id="73" w:author="董小云" w:date="2023-01-03T10:25:00Z">
        <w:r>
          <w:rPr>
            <w:rFonts w:hint="eastAsia" w:ascii="仿宋_GB2312" w:eastAsia="仿宋_GB2312"/>
            <w:sz w:val="32"/>
            <w:szCs w:val="32"/>
          </w:rPr>
          <w:delText>省</w:delText>
        </w:r>
      </w:del>
      <w:del w:id="74" w:author="张宁" w:date="2022-08-17T11:36:00Z">
        <w:r>
          <w:rPr>
            <w:rFonts w:ascii="仿宋_GB2312" w:eastAsia="仿宋_GB2312"/>
            <w:sz w:val="32"/>
            <w:szCs w:val="32"/>
          </w:rPr>
          <w:delText>(</w:delText>
        </w:r>
      </w:del>
      <w:ins w:id="75" w:author="张宁" w:date="2022-08-17T11:36:00Z">
        <w:del w:id="76" w:author="董小云" w:date="2023-01-03T10:25:00Z">
          <w:r>
            <w:rPr>
              <w:rFonts w:hint="eastAsia" w:ascii="仿宋_GB2312" w:eastAsia="仿宋_GB2312"/>
              <w:sz w:val="32"/>
              <w:szCs w:val="32"/>
            </w:rPr>
            <w:delText>（</w:delText>
          </w:r>
        </w:del>
      </w:ins>
      <w:del w:id="77" w:author="董小云" w:date="2023-01-03T10:25:00Z">
        <w:r>
          <w:rPr>
            <w:rFonts w:hint="eastAsia" w:ascii="仿宋_GB2312" w:eastAsia="仿宋_GB2312"/>
            <w:sz w:val="32"/>
            <w:szCs w:val="32"/>
          </w:rPr>
          <w:delText>区、</w:delText>
        </w:r>
      </w:del>
      <w:r>
        <w:rPr>
          <w:rFonts w:hint="eastAsia" w:ascii="仿宋_GB2312" w:eastAsia="仿宋_GB2312"/>
          <w:sz w:val="32"/>
          <w:szCs w:val="32"/>
        </w:rPr>
        <w:t>市</w:t>
      </w:r>
      <w:del w:id="78" w:author="张宁" w:date="2022-08-17T11:36:00Z">
        <w:r>
          <w:rPr>
            <w:rFonts w:ascii="仿宋_GB2312" w:eastAsia="仿宋_GB2312"/>
            <w:sz w:val="32"/>
            <w:szCs w:val="32"/>
          </w:rPr>
          <w:delText>)</w:delText>
        </w:r>
      </w:del>
      <w:ins w:id="79" w:author="张宁" w:date="2022-08-17T11:36:00Z">
        <w:del w:id="80" w:author="董小云" w:date="2023-01-03T10:25:00Z">
          <w:r>
            <w:rPr>
              <w:rFonts w:hint="eastAsia" w:ascii="仿宋_GB2312" w:eastAsia="仿宋_GB2312"/>
              <w:sz w:val="32"/>
              <w:szCs w:val="32"/>
            </w:rPr>
            <w:delText>）</w:delText>
          </w:r>
        </w:del>
      </w:ins>
      <w:r>
        <w:rPr>
          <w:rFonts w:hint="eastAsia" w:ascii="仿宋_GB2312" w:eastAsia="仿宋_GB2312"/>
          <w:sz w:val="32"/>
          <w:szCs w:val="32"/>
        </w:rPr>
        <w:t>人民政府征兵办公室应在接收退兵后及时将被退回学生的姓名、就读高校、退兵原因等情况逐级上报至</w:t>
      </w:r>
      <w:ins w:id="81" w:author="董小云" w:date="2023-01-03T10:27:00Z">
        <w:r>
          <w:rPr>
            <w:rFonts w:hint="eastAsia" w:ascii="仿宋_GB2312" w:eastAsia="仿宋_GB2312"/>
            <w:sz w:val="32"/>
            <w:szCs w:val="32"/>
          </w:rPr>
          <w:t>省</w:t>
        </w:r>
      </w:ins>
      <w:del w:id="82" w:author="董小云" w:date="2023-01-03T10:27:00Z">
        <w:r>
          <w:rPr>
            <w:rFonts w:hint="eastAsia" w:ascii="仿宋_GB2312" w:eastAsia="仿宋_GB2312"/>
            <w:sz w:val="32"/>
            <w:szCs w:val="32"/>
          </w:rPr>
          <w:delText>国防部</w:delText>
        </w:r>
      </w:del>
      <w:r>
        <w:rPr>
          <w:rFonts w:hint="eastAsia" w:ascii="仿宋_GB2312" w:eastAsia="仿宋_GB2312"/>
          <w:sz w:val="32"/>
          <w:szCs w:val="32"/>
        </w:rPr>
        <w:t>征兵办公室，并按照学生原就读高校的隶属关系，通报同级教育部门。</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83" w:author="董小云" w:date="2023-01-03T10:24:00Z">
            <w:rPr>
              <w:rFonts w:hint="eastAsia" w:ascii="楷体_GB2312" w:eastAsia="楷体_GB2312"/>
              <w:sz w:val="32"/>
              <w:szCs w:val="32"/>
            </w:rPr>
          </w:rPrChange>
        </w:rPr>
        <w:t>第十四条</w:t>
      </w:r>
      <w:r>
        <w:rPr>
          <w:rFonts w:hint="eastAsia" w:ascii="仿宋_GB2312" w:eastAsia="仿宋_GB2312"/>
          <w:b/>
          <w:sz w:val="32"/>
          <w:szCs w:val="32"/>
        </w:rPr>
        <w:t xml:space="preserve">  </w:t>
      </w:r>
      <w:r>
        <w:rPr>
          <w:rFonts w:hint="eastAsia" w:ascii="仿宋_GB2312" w:eastAsia="仿宋_GB2312"/>
          <w:sz w:val="32"/>
          <w:szCs w:val="32"/>
        </w:rPr>
        <w:t>被部队退回或除名并被取消资助资格的学生，如学生返回其原户籍所在地，已补偿的学费或代偿的国家助学贷款资金由学生户籍所在地县级教育部门会同同级人民政府征兵办公室收回；如学生返回其原就读高校，已补偿的学费或代偿的国家助学贷款资金由学生原就读高校会同退役安置地县级征兵办收回。各县级教育部门和各高校应在收回资金后，及时逐级汇总上缴全国学生资助管理中心。收回资金按规定作为下一年度学费补偿或国家助学贷款代偿经费。</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84" w:author="董小云" w:date="2023-01-03T10:24:00Z">
            <w:rPr>
              <w:rFonts w:hint="eastAsia" w:ascii="楷体_GB2312" w:eastAsia="楷体_GB2312"/>
              <w:sz w:val="32"/>
              <w:szCs w:val="32"/>
            </w:rPr>
          </w:rPrChange>
        </w:rPr>
        <w:t>第十五条</w:t>
      </w:r>
      <w:r>
        <w:rPr>
          <w:rFonts w:ascii="黑体" w:hAnsi="黑体" w:eastAsia="黑体"/>
          <w:b/>
          <w:sz w:val="32"/>
          <w:szCs w:val="32"/>
          <w:rPrChange w:id="85" w:author="董小云" w:date="2023-01-03T10:24:00Z">
            <w:rPr>
              <w:rFonts w:ascii="仿宋_GB2312" w:eastAsia="仿宋_GB2312"/>
              <w:b/>
              <w:sz w:val="32"/>
              <w:szCs w:val="32"/>
            </w:rPr>
          </w:rPrChange>
        </w:rPr>
        <w:t xml:space="preserve"> </w:t>
      </w:r>
      <w:r>
        <w:rPr>
          <w:rFonts w:hint="eastAsia" w:ascii="仿宋_GB2312" w:eastAsia="仿宋_GB2312"/>
          <w:b/>
          <w:sz w:val="32"/>
          <w:szCs w:val="32"/>
        </w:rPr>
        <w:t xml:space="preserve"> </w:t>
      </w:r>
      <w:r>
        <w:rPr>
          <w:rFonts w:hint="eastAsia" w:ascii="仿宋_GB2312" w:eastAsia="仿宋_GB2312"/>
          <w:sz w:val="32"/>
          <w:szCs w:val="32"/>
        </w:rPr>
        <w:t>因部队编制员额缩减、国家建设需要、因战因公负伤致残、因病不适宜在部队继续服役、家庭发生重大变故需要退役等原因，经组织批准提前退役的学生，仍具备受助资格。其他非正常退役学生的资助资格认定，由省人民政府征兵办公室会同省教育厅确定。</w:t>
      </w:r>
    </w:p>
    <w:p>
      <w:pPr>
        <w:overflowPunct w:val="0"/>
        <w:spacing w:line="580" w:lineRule="exact"/>
        <w:ind w:firstLine="640" w:firstLineChars="200"/>
        <w:rPr>
          <w:rFonts w:ascii="仿宋_GB2312" w:eastAsia="仿宋_GB2312"/>
          <w:sz w:val="32"/>
          <w:szCs w:val="32"/>
        </w:rPr>
      </w:pPr>
      <w:r>
        <w:rPr>
          <w:rFonts w:hint="eastAsia" w:ascii="黑体" w:hAnsi="黑体" w:eastAsia="黑体"/>
          <w:sz w:val="32"/>
          <w:szCs w:val="32"/>
          <w:rPrChange w:id="86" w:author="董小云" w:date="2023-01-03T10:24:00Z">
            <w:rPr>
              <w:rFonts w:hint="eastAsia" w:ascii="楷体_GB2312" w:eastAsia="楷体_GB2312"/>
              <w:sz w:val="32"/>
              <w:szCs w:val="32"/>
            </w:rPr>
          </w:rPrChange>
        </w:rPr>
        <w:t>第十六条</w:t>
      </w:r>
      <w:r>
        <w:rPr>
          <w:rFonts w:hint="eastAsia" w:ascii="仿宋_GB2312" w:eastAsia="仿宋_GB2312"/>
          <w:b/>
          <w:sz w:val="32"/>
          <w:szCs w:val="32"/>
        </w:rPr>
        <w:t xml:space="preserve">  </w:t>
      </w:r>
      <w:r>
        <w:rPr>
          <w:rFonts w:hint="eastAsia" w:ascii="仿宋_GB2312" w:eastAsia="仿宋_GB2312"/>
          <w:sz w:val="32"/>
          <w:szCs w:val="32"/>
        </w:rPr>
        <w:t>高校要严格按照规定要求，对服兵役资助学生的申请进行认真审核，及时办理补偿代偿和学费减免；各级兵役机关要做好申请学费资助学生的入伍和退役的相关认证工作，第一时间发放《入伍通知书》；各级退役军人事务部门要做好自主就业退役士兵的身份认证等工作。</w:t>
      </w:r>
    </w:p>
    <w:p>
      <w:pPr>
        <w:overflowPunct w:val="0"/>
        <w:spacing w:line="580" w:lineRule="exact"/>
        <w:ind w:firstLine="640" w:firstLineChars="200"/>
        <w:rPr>
          <w:del w:id="87" w:author="董小云" w:date="2023-01-03T10:27:00Z"/>
          <w:rFonts w:ascii="仿宋_GB2312" w:eastAsia="仿宋_GB2312"/>
          <w:sz w:val="32"/>
          <w:szCs w:val="32"/>
        </w:rPr>
      </w:pPr>
    </w:p>
    <w:p>
      <w:pPr>
        <w:overflowPunct w:val="0"/>
        <w:spacing w:line="580" w:lineRule="exact"/>
        <w:ind w:firstLine="640" w:firstLineChars="200"/>
        <w:rPr>
          <w:rFonts w:ascii="宋体" w:hAnsi="宋体" w:eastAsia="宋体"/>
          <w:sz w:val="32"/>
          <w:szCs w:val="32"/>
        </w:rPr>
      </w:pPr>
      <w:r>
        <w:rPr>
          <w:rFonts w:hint="eastAsia" w:ascii="仿宋_GB2312" w:eastAsia="仿宋_GB2312"/>
          <w:sz w:val="32"/>
          <w:szCs w:val="32"/>
        </w:rPr>
        <w:t>附：8-1.</w:t>
      </w:r>
      <w:r>
        <w:rPr>
          <w:rFonts w:hint="eastAsia" w:ascii="仿宋_GB2312" w:eastAsia="仿宋_GB2312"/>
          <w:spacing w:val="-4"/>
          <w:sz w:val="32"/>
          <w:szCs w:val="32"/>
        </w:rPr>
        <w:t>应征入伍服兵役高等学校学生国家教育资助申请表</w:t>
      </w:r>
      <w:r>
        <w:rPr>
          <w:rFonts w:hint="eastAsia" w:ascii="宋体" w:hAnsi="宋体" w:eastAsia="宋体"/>
          <w:spacing w:val="-4"/>
          <w:sz w:val="32"/>
          <w:szCs w:val="32"/>
        </w:rPr>
        <w:t>Ⅰ</w:t>
      </w:r>
    </w:p>
    <w:p>
      <w:pPr>
        <w:overflowPunct w:val="0"/>
        <w:spacing w:line="580" w:lineRule="exact"/>
        <w:ind w:firstLine="640" w:firstLineChars="200"/>
        <w:rPr>
          <w:rFonts w:ascii="仿宋_GB2312" w:eastAsia="仿宋_GB2312"/>
          <w:sz w:val="32"/>
          <w:szCs w:val="32"/>
        </w:rPr>
      </w:pPr>
      <w:r>
        <w:rPr>
          <w:rFonts w:hint="eastAsia" w:ascii="宋体" w:hAnsi="宋体" w:eastAsia="宋体"/>
          <w:sz w:val="32"/>
          <w:szCs w:val="32"/>
        </w:rPr>
        <w:t xml:space="preserve">   </w:t>
      </w:r>
      <w:r>
        <w:rPr>
          <w:rFonts w:hint="eastAsia" w:ascii="仿宋_GB2312" w:hAnsi="宋体" w:eastAsia="仿宋_GB2312"/>
          <w:sz w:val="32"/>
          <w:szCs w:val="32"/>
        </w:rPr>
        <w:t>8-2.</w:t>
      </w:r>
      <w:r>
        <w:rPr>
          <w:rFonts w:hint="eastAsia" w:ascii="仿宋_GB2312" w:eastAsia="仿宋_GB2312"/>
          <w:spacing w:val="-4"/>
          <w:sz w:val="32"/>
          <w:szCs w:val="32"/>
        </w:rPr>
        <w:t>应征入伍服兵役高等学校学生国家教育资助申请表</w:t>
      </w:r>
      <w:r>
        <w:rPr>
          <w:rFonts w:hint="eastAsia" w:ascii="宋体" w:hAnsi="宋体" w:eastAsia="宋体"/>
          <w:spacing w:val="-4"/>
          <w:sz w:val="32"/>
          <w:szCs w:val="32"/>
        </w:rPr>
        <w:t>Ⅱ</w:t>
      </w:r>
    </w:p>
    <w:sectPr>
      <w:footerReference r:id="rId3" w:type="default"/>
      <w:footerReference r:id="rId4" w:type="even"/>
      <w:pgSz w:w="11906" w:h="16838"/>
      <w:pgMar w:top="2098" w:right="1418" w:bottom="1871" w:left="1531" w:header="851" w:footer="136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val="1"/>
  <w:bordersDoNotSurroundFooter w:val="1"/>
  <w:doNotTrackMoves/>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C2B"/>
    <w:rsid w:val="000142DA"/>
    <w:rsid w:val="00093E5D"/>
    <w:rsid w:val="000B6BB2"/>
    <w:rsid w:val="000E48CD"/>
    <w:rsid w:val="000F6D16"/>
    <w:rsid w:val="00112979"/>
    <w:rsid w:val="0011544C"/>
    <w:rsid w:val="00133BB3"/>
    <w:rsid w:val="00175C2B"/>
    <w:rsid w:val="001864B0"/>
    <w:rsid w:val="001A0AAB"/>
    <w:rsid w:val="001E022F"/>
    <w:rsid w:val="001E58C1"/>
    <w:rsid w:val="00245360"/>
    <w:rsid w:val="00256CAB"/>
    <w:rsid w:val="002D1E8A"/>
    <w:rsid w:val="003C0CA1"/>
    <w:rsid w:val="003D2909"/>
    <w:rsid w:val="004032EA"/>
    <w:rsid w:val="00414291"/>
    <w:rsid w:val="00433229"/>
    <w:rsid w:val="00445E31"/>
    <w:rsid w:val="0045201F"/>
    <w:rsid w:val="0047499B"/>
    <w:rsid w:val="00480AB1"/>
    <w:rsid w:val="00481549"/>
    <w:rsid w:val="004D4A4D"/>
    <w:rsid w:val="004F6902"/>
    <w:rsid w:val="00504924"/>
    <w:rsid w:val="00506252"/>
    <w:rsid w:val="00537E7A"/>
    <w:rsid w:val="005753BC"/>
    <w:rsid w:val="005D0DED"/>
    <w:rsid w:val="00604E17"/>
    <w:rsid w:val="0069291B"/>
    <w:rsid w:val="006E12A4"/>
    <w:rsid w:val="007210C1"/>
    <w:rsid w:val="007A341E"/>
    <w:rsid w:val="007A59F3"/>
    <w:rsid w:val="008C2DE1"/>
    <w:rsid w:val="00922EE7"/>
    <w:rsid w:val="00932658"/>
    <w:rsid w:val="00950EDA"/>
    <w:rsid w:val="009B29DC"/>
    <w:rsid w:val="009F7EA0"/>
    <w:rsid w:val="00A254CF"/>
    <w:rsid w:val="00AA0E0A"/>
    <w:rsid w:val="00AA4C47"/>
    <w:rsid w:val="00AF601D"/>
    <w:rsid w:val="00B1170A"/>
    <w:rsid w:val="00B2159A"/>
    <w:rsid w:val="00B23D7A"/>
    <w:rsid w:val="00B30DB1"/>
    <w:rsid w:val="00B46B97"/>
    <w:rsid w:val="00BB12F3"/>
    <w:rsid w:val="00BB1EA7"/>
    <w:rsid w:val="00BD32DF"/>
    <w:rsid w:val="00CB3927"/>
    <w:rsid w:val="00CC31AE"/>
    <w:rsid w:val="00D044A1"/>
    <w:rsid w:val="00D70221"/>
    <w:rsid w:val="00DA4D19"/>
    <w:rsid w:val="00DD1A6D"/>
    <w:rsid w:val="00E44A1B"/>
    <w:rsid w:val="00E72EF1"/>
    <w:rsid w:val="00E74D4D"/>
    <w:rsid w:val="00EE72D4"/>
    <w:rsid w:val="00F01A0E"/>
    <w:rsid w:val="00F2586C"/>
    <w:rsid w:val="00F51C33"/>
    <w:rsid w:val="00F92E14"/>
    <w:rsid w:val="00FE7ED9"/>
    <w:rsid w:val="00FF1FC0"/>
    <w:rsid w:val="085722FD"/>
    <w:rsid w:val="0F046598"/>
    <w:rsid w:val="13D05C2A"/>
    <w:rsid w:val="18B86B25"/>
    <w:rsid w:val="1B4F550D"/>
    <w:rsid w:val="214D15F3"/>
    <w:rsid w:val="2A581192"/>
    <w:rsid w:val="2A99459F"/>
    <w:rsid w:val="2E7D78D2"/>
    <w:rsid w:val="341D0F7E"/>
    <w:rsid w:val="406E2788"/>
    <w:rsid w:val="545F1C3D"/>
    <w:rsid w:val="54B57BA7"/>
    <w:rsid w:val="5AE2113D"/>
    <w:rsid w:val="5FD1096D"/>
    <w:rsid w:val="70EC75F0"/>
    <w:rsid w:val="72336B09"/>
    <w:rsid w:val="74787987"/>
    <w:rsid w:val="74C84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1"/>
    <w:unhideWhenUsed/>
    <w:qFormat/>
    <w:uiPriority w:val="99"/>
    <w:rPr>
      <w:b/>
      <w:bCs/>
    </w:rPr>
  </w:style>
  <w:style w:type="paragraph" w:styleId="3">
    <w:name w:val="annotation text"/>
    <w:basedOn w:val="1"/>
    <w:link w:val="14"/>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styleId="9">
    <w:name w:val="annotation reference"/>
    <w:unhideWhenUsed/>
    <w:uiPriority w:val="99"/>
    <w:rPr>
      <w:rFonts w:cs="Times New Roman"/>
      <w:sz w:val="21"/>
      <w:szCs w:val="21"/>
    </w:rPr>
  </w:style>
  <w:style w:type="character" w:customStyle="1" w:styleId="11">
    <w:name w:val="批注主题 Char"/>
    <w:link w:val="2"/>
    <w:semiHidden/>
    <w:locked/>
    <w:uiPriority w:val="99"/>
    <w:rPr>
      <w:rFonts w:cs="Times New Roman"/>
      <w:b/>
      <w:bCs/>
    </w:rPr>
  </w:style>
  <w:style w:type="character" w:customStyle="1" w:styleId="12">
    <w:name w:val="页眉 Char"/>
    <w:link w:val="6"/>
    <w:locked/>
    <w:uiPriority w:val="99"/>
    <w:rPr>
      <w:rFonts w:cs="Times New Roman"/>
      <w:sz w:val="18"/>
      <w:szCs w:val="18"/>
    </w:rPr>
  </w:style>
  <w:style w:type="character" w:customStyle="1" w:styleId="13">
    <w:name w:val="页脚 Char"/>
    <w:link w:val="5"/>
    <w:locked/>
    <w:uiPriority w:val="99"/>
    <w:rPr>
      <w:rFonts w:cs="Times New Roman"/>
      <w:sz w:val="18"/>
      <w:szCs w:val="18"/>
    </w:rPr>
  </w:style>
  <w:style w:type="character" w:customStyle="1" w:styleId="14">
    <w:name w:val="批注文字 Char"/>
    <w:link w:val="3"/>
    <w:semiHidden/>
    <w:locked/>
    <w:uiPriority w:val="99"/>
    <w:rPr>
      <w:rFonts w:cs="Times New Roman"/>
    </w:rPr>
  </w:style>
  <w:style w:type="character" w:customStyle="1" w:styleId="15">
    <w:name w:val="批注框文本 Char"/>
    <w:link w:val="4"/>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424</Words>
  <Characters>2422</Characters>
  <Lines>20</Lines>
  <Paragraphs>5</Paragraphs>
  <TotalTime>0</TotalTime>
  <ScaleCrop>false</ScaleCrop>
  <LinksUpToDate>false</LinksUpToDate>
  <CharactersWithSpaces>2841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2019-05-14T07:35:00Z</dcterms:created>
  <dc:creator>asd</dc:creator>
  <cp:lastModifiedBy>迟金超</cp:lastModifiedBy>
  <dcterms:modified xsi:type="dcterms:W3CDTF">2023-01-06T08:42:06Z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